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98EAD" w14:textId="56E9E06C" w:rsidR="005557AD" w:rsidRPr="0065744A" w:rsidRDefault="005557AD">
      <w:pPr>
        <w:rPr>
          <w:rFonts w:ascii="ＭＳ Ｐ明朝" w:eastAsia="ＭＳ Ｐ明朝" w:hAnsi="ＭＳ Ｐ明朝"/>
        </w:rPr>
      </w:pPr>
      <w:r w:rsidRPr="0065744A">
        <w:rPr>
          <w:rFonts w:ascii="ＭＳ Ｐ明朝" w:eastAsia="ＭＳ Ｐ明朝" w:hAnsi="ＭＳ Ｐ明朝" w:hint="eastAsia"/>
        </w:rPr>
        <w:t>（様式</w:t>
      </w:r>
      <w:ins w:id="0" w:author="山本　大輔" w:date="2025-12-08T09:27:00Z" w16du:dateUtc="2025-12-08T00:27:00Z">
        <w:r w:rsidR="00B0620B">
          <w:rPr>
            <w:rFonts w:ascii="ＭＳ Ｐ明朝" w:eastAsia="ＭＳ Ｐ明朝" w:hAnsi="ＭＳ Ｐ明朝" w:hint="eastAsia"/>
          </w:rPr>
          <w:t>７</w:t>
        </w:r>
      </w:ins>
      <w:del w:id="1" w:author="山本　大輔" w:date="2025-09-29T16:33:00Z" w16du:dateUtc="2025-09-29T07:33:00Z">
        <w:r w:rsidR="005948FC" w:rsidDel="00DA15AE">
          <w:rPr>
            <w:rFonts w:ascii="ＭＳ Ｐ明朝" w:eastAsia="ＭＳ Ｐ明朝" w:hAnsi="ＭＳ Ｐ明朝" w:hint="eastAsia"/>
          </w:rPr>
          <w:delText>９</w:delText>
        </w:r>
      </w:del>
      <w:r w:rsidRPr="0065744A">
        <w:rPr>
          <w:rFonts w:ascii="ＭＳ Ｐ明朝" w:eastAsia="ＭＳ Ｐ明朝" w:hAnsi="ＭＳ Ｐ明朝" w:hint="eastAsia"/>
        </w:rPr>
        <w:t>）</w:t>
      </w:r>
    </w:p>
    <w:p w14:paraId="1DA35F9C" w14:textId="29E20816" w:rsidR="005557AD" w:rsidRPr="0065744A" w:rsidRDefault="005948FC">
      <w:pPr>
        <w:jc w:val="center"/>
        <w:rPr>
          <w:w w:val="150"/>
          <w:sz w:val="28"/>
          <w:szCs w:val="28"/>
        </w:rPr>
      </w:pPr>
      <w:r>
        <w:rPr>
          <w:rFonts w:hint="eastAsia"/>
          <w:w w:val="150"/>
          <w:sz w:val="28"/>
          <w:szCs w:val="28"/>
        </w:rPr>
        <w:t>教育・研究</w:t>
      </w:r>
      <w:del w:id="2" w:author="山本　大輔" w:date="2025-12-08T09:27:00Z" w16du:dateUtc="2025-12-08T00:27:00Z">
        <w:r w:rsidDel="00B0620B">
          <w:rPr>
            <w:rFonts w:hint="eastAsia"/>
            <w:w w:val="150"/>
            <w:sz w:val="28"/>
            <w:szCs w:val="28"/>
          </w:rPr>
          <w:delText>及び診療</w:delText>
        </w:r>
      </w:del>
      <w:r>
        <w:rPr>
          <w:rFonts w:hint="eastAsia"/>
          <w:w w:val="150"/>
          <w:sz w:val="28"/>
          <w:szCs w:val="28"/>
        </w:rPr>
        <w:t>に関する抱負と将来の展望</w:t>
      </w:r>
    </w:p>
    <w:p w14:paraId="0FAF9CA6" w14:textId="206F5C1A" w:rsidR="005948FC" w:rsidRDefault="005948FC" w:rsidP="005948FC">
      <w:pPr>
        <w:ind w:right="142" w:firstLineChars="1900" w:firstLine="3990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※ 字数は2,000</w:t>
      </w:r>
      <w:r w:rsidR="007D770B">
        <w:rPr>
          <w:rFonts w:ascii="ＭＳ Ｐ明朝" w:eastAsia="ＭＳ Ｐ明朝" w:hAnsi="ＭＳ Ｐ明朝" w:hint="eastAsia"/>
          <w:sz w:val="21"/>
          <w:szCs w:val="21"/>
        </w:rPr>
        <w:t>から3,000</w:t>
      </w:r>
      <w:r>
        <w:rPr>
          <w:rFonts w:ascii="ＭＳ Ｐ明朝" w:eastAsia="ＭＳ Ｐ明朝" w:hAnsi="ＭＳ Ｐ明朝" w:hint="eastAsia"/>
          <w:sz w:val="21"/>
          <w:szCs w:val="21"/>
        </w:rPr>
        <w:t>字程度としてください。</w:t>
      </w:r>
    </w:p>
    <w:p w14:paraId="1F97B891" w14:textId="6A5F3A1F" w:rsidR="005557AD" w:rsidRDefault="00DE5253" w:rsidP="005948FC">
      <w:pPr>
        <w:ind w:firstLineChars="1900" w:firstLine="3990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9846F9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6719FAFD" w14:textId="77777777" w:rsidR="005948FC" w:rsidRPr="009846F9" w:rsidRDefault="005948FC" w:rsidP="005948FC">
      <w:pPr>
        <w:ind w:right="840"/>
        <w:rPr>
          <w:rFonts w:ascii="ＭＳ Ｐ明朝" w:eastAsia="ＭＳ Ｐ明朝" w:hAnsi="ＭＳ Ｐ明朝"/>
          <w:sz w:val="21"/>
          <w:szCs w:val="21"/>
        </w:rPr>
      </w:pPr>
    </w:p>
    <w:p w14:paraId="3077C2F2" w14:textId="01E06723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教育</w:t>
      </w:r>
      <w:r w:rsidR="005948FC">
        <w:rPr>
          <w:rFonts w:ascii="ＭＳ Ｐ明朝" w:eastAsia="ＭＳ Ｐ明朝" w:hAnsi="ＭＳ Ｐ明朝" w:hint="eastAsia"/>
          <w:sz w:val="21"/>
          <w:szCs w:val="21"/>
        </w:rPr>
        <w:t>・研究</w:t>
      </w:r>
      <w:del w:id="3" w:author="山本　大輔" w:date="2025-12-08T09:27:00Z" w16du:dateUtc="2025-12-08T00:27:00Z">
        <w:r w:rsidR="005948FC" w:rsidDel="00B0620B">
          <w:rPr>
            <w:rFonts w:ascii="ＭＳ Ｐ明朝" w:eastAsia="ＭＳ Ｐ明朝" w:hAnsi="ＭＳ Ｐ明朝" w:hint="eastAsia"/>
            <w:sz w:val="21"/>
            <w:szCs w:val="21"/>
          </w:rPr>
          <w:delText>及び診療</w:delText>
        </w:r>
      </w:del>
      <w:r w:rsidR="005948FC">
        <w:rPr>
          <w:rFonts w:ascii="ＭＳ Ｐ明朝" w:eastAsia="ＭＳ Ｐ明朝" w:hAnsi="ＭＳ Ｐ明朝" w:hint="eastAsia"/>
          <w:sz w:val="21"/>
          <w:szCs w:val="21"/>
        </w:rPr>
        <w:t>に関する抱負</w:t>
      </w:r>
    </w:p>
    <w:p w14:paraId="7D7E99C6" w14:textId="557F6FE6" w:rsidR="006C2E60" w:rsidRPr="0065744A" w:rsidDel="00F92233" w:rsidRDefault="007D770B" w:rsidP="006C2E60">
      <w:pPr>
        <w:jc w:val="left"/>
        <w:rPr>
          <w:del w:id="4" w:author="山本　大輔" w:date="2025-09-29T17:30:00Z" w16du:dateUtc="2025-09-29T08:30:00Z"/>
          <w:rFonts w:ascii="ＭＳ Ｐ明朝" w:eastAsia="ＭＳ Ｐ明朝" w:hAnsi="ＭＳ Ｐ明朝"/>
          <w:sz w:val="21"/>
          <w:szCs w:val="21"/>
        </w:rPr>
      </w:pPr>
      <w:del w:id="5" w:author="山本　大輔" w:date="2025-09-29T17:30:00Z" w16du:dateUtc="2025-09-29T08:30:00Z">
        <w:r w:rsidDel="00F92233">
          <w:rPr>
            <w:rFonts w:ascii="ＭＳ Ｐ明朝" w:eastAsia="ＭＳ Ｐ明朝" w:hAnsi="ＭＳ Ｐ明朝" w:hint="eastAsia"/>
            <w:sz w:val="21"/>
            <w:szCs w:val="21"/>
          </w:rPr>
          <w:delText>（診療に関しては、手術件数を増加させる方策を含めて記載してください）</w:delText>
        </w:r>
      </w:del>
    </w:p>
    <w:p w14:paraId="7CDE354A" w14:textId="77777777" w:rsidR="006C2E60" w:rsidRDefault="006C2E60" w:rsidP="006C2E60">
      <w:pPr>
        <w:jc w:val="left"/>
        <w:rPr>
          <w:ins w:id="6" w:author="山本　大輔" w:date="2025-09-29T17:30:00Z" w16du:dateUtc="2025-09-29T08:30:00Z"/>
          <w:rFonts w:ascii="ＭＳ Ｐ明朝" w:eastAsia="ＭＳ Ｐ明朝" w:hAnsi="ＭＳ Ｐ明朝"/>
          <w:sz w:val="21"/>
          <w:szCs w:val="21"/>
        </w:rPr>
      </w:pPr>
    </w:p>
    <w:p w14:paraId="44F639AA" w14:textId="77777777" w:rsidR="00F92233" w:rsidRPr="00F92233" w:rsidRDefault="00F92233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3AF5B87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9574FC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59CDB11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D8CD71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CA1D6A4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A72FEF3" w14:textId="77777777" w:rsidR="005948FC" w:rsidRDefault="005948FC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43B1C78" w14:textId="77777777" w:rsidR="005948FC" w:rsidRPr="0065744A" w:rsidRDefault="005948FC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7B423C7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CD46BC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21F720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B66B80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EADFE6B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06129B" w14:textId="546FE73A" w:rsidR="006C2E60" w:rsidRDefault="005948FC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２．将来の展望について</w:t>
      </w:r>
    </w:p>
    <w:p w14:paraId="3804A5F1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55EDC0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32BCB5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224976F" w14:textId="77777777" w:rsidR="00D6575D" w:rsidRPr="0065744A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0D2341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B257475" w14:textId="77777777" w:rsidR="003D79F3" w:rsidRPr="0065744A" w:rsidRDefault="003D79F3">
      <w:pPr>
        <w:rPr>
          <w:rFonts w:ascii="ＭＳ Ｐ明朝" w:eastAsia="ＭＳ Ｐ明朝" w:hAnsi="ＭＳ Ｐ明朝"/>
          <w:sz w:val="21"/>
          <w:szCs w:val="21"/>
        </w:rPr>
      </w:pPr>
    </w:p>
    <w:p w14:paraId="56F18106" w14:textId="77777777" w:rsidR="006C2E60" w:rsidRDefault="006C2E60">
      <w:pPr>
        <w:rPr>
          <w:rFonts w:ascii="ＭＳ Ｐ明朝" w:eastAsia="ＭＳ Ｐ明朝" w:hAnsi="ＭＳ Ｐ明朝"/>
          <w:sz w:val="21"/>
          <w:szCs w:val="21"/>
        </w:rPr>
      </w:pPr>
    </w:p>
    <w:p w14:paraId="2DF82B91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D553FB7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52AB8E99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49206A8D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363DDB1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0D7B5368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366284BE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07862E50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677E0E52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52ECB7B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228A2F37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42ABE2ED" w14:textId="77777777" w:rsidR="005948FC" w:rsidRPr="0065744A" w:rsidRDefault="005948FC">
      <w:pPr>
        <w:rPr>
          <w:rFonts w:ascii="ＭＳ Ｐ明朝" w:eastAsia="ＭＳ Ｐ明朝" w:hAnsi="ＭＳ Ｐ明朝"/>
          <w:sz w:val="21"/>
          <w:szCs w:val="21"/>
        </w:rPr>
      </w:pPr>
    </w:p>
    <w:sectPr w:rsidR="005948FC" w:rsidRPr="0065744A" w:rsidSect="00FD380D">
      <w:pgSz w:w="11906" w:h="16838" w:code="9"/>
      <w:pgMar w:top="1701" w:right="1558" w:bottom="1134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FA428" w14:textId="77777777" w:rsidR="00AA2CD1" w:rsidRDefault="00AA2CD1" w:rsidP="003F27EF">
      <w:r>
        <w:separator/>
      </w:r>
    </w:p>
  </w:endnote>
  <w:endnote w:type="continuationSeparator" w:id="0">
    <w:p w14:paraId="67C34E52" w14:textId="77777777" w:rsidR="00AA2CD1" w:rsidRDefault="00AA2CD1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096D3" w14:textId="77777777" w:rsidR="00AA2CD1" w:rsidRDefault="00AA2CD1" w:rsidP="003F27EF">
      <w:r>
        <w:separator/>
      </w:r>
    </w:p>
  </w:footnote>
  <w:footnote w:type="continuationSeparator" w:id="0">
    <w:p w14:paraId="7BBBDA71" w14:textId="77777777" w:rsidR="00AA2CD1" w:rsidRDefault="00AA2CD1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744255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山本　大輔">
    <w15:presenceInfo w15:providerId="AD" w15:userId="S::11390117@m-license.oicte.hokudai.ac.jp::227833f5-0261-4422-bc73-6e0ac903a5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C7A"/>
    <w:rsid w:val="00080B1E"/>
    <w:rsid w:val="000A153D"/>
    <w:rsid w:val="000D5594"/>
    <w:rsid w:val="000F2844"/>
    <w:rsid w:val="00105410"/>
    <w:rsid w:val="00130E1B"/>
    <w:rsid w:val="00134666"/>
    <w:rsid w:val="00150089"/>
    <w:rsid w:val="0016716C"/>
    <w:rsid w:val="001A392C"/>
    <w:rsid w:val="001A6A9A"/>
    <w:rsid w:val="001B0E9C"/>
    <w:rsid w:val="001B1EA0"/>
    <w:rsid w:val="001E0FB4"/>
    <w:rsid w:val="00215058"/>
    <w:rsid w:val="0025689D"/>
    <w:rsid w:val="002D5BBE"/>
    <w:rsid w:val="002D6E10"/>
    <w:rsid w:val="002F4133"/>
    <w:rsid w:val="003014E3"/>
    <w:rsid w:val="003310B7"/>
    <w:rsid w:val="003566FA"/>
    <w:rsid w:val="003B73BA"/>
    <w:rsid w:val="003D096C"/>
    <w:rsid w:val="003D79F3"/>
    <w:rsid w:val="003F27EF"/>
    <w:rsid w:val="0042214A"/>
    <w:rsid w:val="00424F6C"/>
    <w:rsid w:val="00447302"/>
    <w:rsid w:val="0045693F"/>
    <w:rsid w:val="004609A2"/>
    <w:rsid w:val="00462298"/>
    <w:rsid w:val="00484BA9"/>
    <w:rsid w:val="004964B2"/>
    <w:rsid w:val="004D518B"/>
    <w:rsid w:val="004E07E2"/>
    <w:rsid w:val="00524888"/>
    <w:rsid w:val="005557AD"/>
    <w:rsid w:val="005948FC"/>
    <w:rsid w:val="005A7A6D"/>
    <w:rsid w:val="005F4310"/>
    <w:rsid w:val="00603ED8"/>
    <w:rsid w:val="006508FB"/>
    <w:rsid w:val="0065744A"/>
    <w:rsid w:val="00673D6C"/>
    <w:rsid w:val="006A203D"/>
    <w:rsid w:val="006C2E60"/>
    <w:rsid w:val="00703EE5"/>
    <w:rsid w:val="00732A4A"/>
    <w:rsid w:val="0074794B"/>
    <w:rsid w:val="00764F34"/>
    <w:rsid w:val="007D5C80"/>
    <w:rsid w:val="007D770B"/>
    <w:rsid w:val="007E7002"/>
    <w:rsid w:val="00814418"/>
    <w:rsid w:val="008A0407"/>
    <w:rsid w:val="008B64A3"/>
    <w:rsid w:val="008B7E87"/>
    <w:rsid w:val="008D0062"/>
    <w:rsid w:val="008D2298"/>
    <w:rsid w:val="008E00F6"/>
    <w:rsid w:val="008E6655"/>
    <w:rsid w:val="008F1BC4"/>
    <w:rsid w:val="00923C23"/>
    <w:rsid w:val="00954568"/>
    <w:rsid w:val="009743D9"/>
    <w:rsid w:val="00982047"/>
    <w:rsid w:val="009846F9"/>
    <w:rsid w:val="00987684"/>
    <w:rsid w:val="009C60D4"/>
    <w:rsid w:val="00A22B2A"/>
    <w:rsid w:val="00A24E4E"/>
    <w:rsid w:val="00A82DE1"/>
    <w:rsid w:val="00AA2CD1"/>
    <w:rsid w:val="00AA40E2"/>
    <w:rsid w:val="00AD5026"/>
    <w:rsid w:val="00B0620B"/>
    <w:rsid w:val="00B17221"/>
    <w:rsid w:val="00B875CD"/>
    <w:rsid w:val="00BA516A"/>
    <w:rsid w:val="00BD34E2"/>
    <w:rsid w:val="00BD7437"/>
    <w:rsid w:val="00C0777F"/>
    <w:rsid w:val="00C2576D"/>
    <w:rsid w:val="00C35558"/>
    <w:rsid w:val="00C36938"/>
    <w:rsid w:val="00C40DDA"/>
    <w:rsid w:val="00C458BC"/>
    <w:rsid w:val="00C527A5"/>
    <w:rsid w:val="00CB44C1"/>
    <w:rsid w:val="00CC06E8"/>
    <w:rsid w:val="00CF4210"/>
    <w:rsid w:val="00D052D1"/>
    <w:rsid w:val="00D23242"/>
    <w:rsid w:val="00D4104A"/>
    <w:rsid w:val="00D51EA0"/>
    <w:rsid w:val="00D6575D"/>
    <w:rsid w:val="00D95320"/>
    <w:rsid w:val="00DA15AE"/>
    <w:rsid w:val="00DD7E3D"/>
    <w:rsid w:val="00DE2552"/>
    <w:rsid w:val="00DE5253"/>
    <w:rsid w:val="00E32CC2"/>
    <w:rsid w:val="00E474A5"/>
    <w:rsid w:val="00E621DC"/>
    <w:rsid w:val="00E77E90"/>
    <w:rsid w:val="00F45521"/>
    <w:rsid w:val="00F46962"/>
    <w:rsid w:val="00F53ADF"/>
    <w:rsid w:val="00F747F2"/>
    <w:rsid w:val="00F9159A"/>
    <w:rsid w:val="00F92233"/>
    <w:rsid w:val="00FA22E4"/>
    <w:rsid w:val="00FA5665"/>
    <w:rsid w:val="00FA5E6F"/>
    <w:rsid w:val="00FC02AE"/>
    <w:rsid w:val="00FD380D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1DB17A"/>
  <w15:chartTrackingRefBased/>
  <w15:docId w15:val="{81ACC9AB-7B6F-49F4-955C-F83A779A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7D770B"/>
    <w:rPr>
      <w:rFonts w:eastAsia="ＭＳ Ｐ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0E73-14D9-4EDA-8F13-4F4F6EDB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95</Characters>
  <DocSecurity>0</DocSecurity>
  <Lines>5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2022-05-23T04:16:00Z</cp:lastPrinted>
  <dcterms:created xsi:type="dcterms:W3CDTF">2025-07-23T00:55:00Z</dcterms:created>
  <dcterms:modified xsi:type="dcterms:W3CDTF">2025-12-08T00:28:00Z</dcterms:modified>
</cp:coreProperties>
</file>